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PVIS-606023553-179</_dlc_DocId>
    <_dlc_DocIdUrl xmlns="58896280-883f-49e1-8f2c-86b01e3ff616">
      <Url>https://projektai.intranet.litgrid.eu/PWA/Šventosios%20TP%20skr%20rek%20ŽTŠK/_layouts/15/DocIdRedir.aspx?ID=PVIS-606023553-179</Url>
      <Description>PVIS-606023553-179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91255D-5184-4FE9-A919-B57F49AC0BBA}"/>
</file>

<file path=customXml/itemProps3.xml><?xml version="1.0" encoding="utf-8"?>
<ds:datastoreItem xmlns:ds="http://schemas.openxmlformats.org/officeDocument/2006/customXml" ds:itemID="{7F64E193-9137-4667-840D-19E24616B6AE}"/>
</file>

<file path=customXml/itemProps4.xml><?xml version="1.0" encoding="utf-8"?>
<ds:datastoreItem xmlns:ds="http://schemas.openxmlformats.org/officeDocument/2006/customXml" ds:itemID="{D445F3C7-F217-47FE-BB2C-31EF7B13B9BD}"/>
</file>

<file path=customXml/itemProps5.xml><?xml version="1.0" encoding="utf-8"?>
<ds:datastoreItem xmlns:ds="http://schemas.openxmlformats.org/officeDocument/2006/customXml" ds:itemID="{0067AF7E-9AD2-4758-A4CE-B1FC1A5BA7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dcterms:created xsi:type="dcterms:W3CDTF">2020-06-09T14:15:00Z</dcterms:created>
  <dcterms:modified xsi:type="dcterms:W3CDTF">2020-06-09T14:15:00Z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e715189f-9bfe-446d-8bfc-a44de30698e4</vt:lpwstr>
  </property>
  <property fmtid="{D5CDD505-2E9C-101B-9397-08002B2CF9AE}" pid="3" name="ContentTypeId">
    <vt:lpwstr>0x01010066872F3CC8F7D84995438B893169A0800200AD14F4605D1725458753880F81D494FD</vt:lpwstr>
  </property>
</Properties>
</file>